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F364" w14:textId="494941E6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A12814">
        <w:rPr>
          <w:rFonts w:ascii="Arial Narrow" w:hAnsi="Arial Narrow" w:cs="Calibri"/>
          <w:b/>
          <w:sz w:val="28"/>
          <w:szCs w:val="28"/>
        </w:rPr>
        <w:t>a</w:t>
      </w:r>
      <w:ins w:id="0" w:author="Ing. Martin Kastl" w:date="2022-06-07T15:08:00Z">
        <w:r w:rsidR="00422A51">
          <w:rPr>
            <w:rFonts w:ascii="Arial Narrow" w:hAnsi="Arial Narrow" w:cs="Calibri"/>
            <w:b/>
            <w:sz w:val="28"/>
            <w:szCs w:val="28"/>
          </w:rPr>
          <w:t>)</w:t>
        </w:r>
      </w:ins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590BF677" w:rsidR="00725D28" w:rsidRPr="00BA5881" w:rsidRDefault="00B33BA3" w:rsidP="00A1281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052C94">
              <w:rPr>
                <w:rFonts w:ascii="Arial" w:hAnsi="Arial" w:cs="Arial"/>
                <w:b/>
                <w:sz w:val="36"/>
                <w:szCs w:val="36"/>
              </w:rPr>
              <w:t xml:space="preserve">Operační a vyšetřovací </w:t>
            </w:r>
            <w:proofErr w:type="gramStart"/>
            <w:r w:rsidR="00052C94">
              <w:rPr>
                <w:rFonts w:ascii="Arial" w:hAnsi="Arial" w:cs="Arial"/>
                <w:b/>
                <w:sz w:val="36"/>
                <w:szCs w:val="36"/>
              </w:rPr>
              <w:t>stoly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422A51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část</w:t>
            </w:r>
            <w:proofErr w:type="gramEnd"/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A12814">
              <w:rPr>
                <w:rFonts w:ascii="Arial" w:hAnsi="Arial" w:cs="Arial"/>
                <w:b/>
                <w:sz w:val="36"/>
                <w:szCs w:val="36"/>
              </w:rPr>
              <w:t>1</w:t>
            </w:r>
            <w:ins w:id="1" w:author="Ing. Martin Kastl" w:date="2022-06-07T15:08:00Z">
              <w:r w:rsidR="00422A51">
                <w:rPr>
                  <w:rFonts w:ascii="Arial" w:hAnsi="Arial" w:cs="Arial"/>
                  <w:b/>
                  <w:sz w:val="36"/>
                  <w:szCs w:val="36"/>
                </w:rPr>
                <w:t>:</w:t>
              </w:r>
            </w:ins>
            <w:del w:id="2" w:author="Ing. Martin Kastl" w:date="2022-06-07T15:08:00Z">
              <w:r w:rsidRPr="00A12814" w:rsidDel="00422A51">
                <w:rPr>
                  <w:rFonts w:ascii="Arial" w:hAnsi="Arial" w:cs="Arial"/>
                  <w:b/>
                  <w:sz w:val="36"/>
                  <w:szCs w:val="36"/>
                </w:rPr>
                <w:delText>“</w:delText>
              </w:r>
              <w:r w:rsidR="00A12814" w:rsidDel="00422A51">
                <w:rPr>
                  <w:rFonts w:ascii="Arial" w:hAnsi="Arial" w:cs="Arial"/>
                  <w:b/>
                  <w:sz w:val="36"/>
                  <w:szCs w:val="36"/>
                </w:rPr>
                <w:delText xml:space="preserve"> </w:delText>
              </w:r>
              <w:r w:rsidR="00052C94" w:rsidDel="00422A51">
                <w:rPr>
                  <w:rFonts w:ascii="Arial" w:hAnsi="Arial" w:cs="Arial"/>
                  <w:b/>
                  <w:sz w:val="36"/>
                  <w:szCs w:val="36"/>
                </w:rPr>
                <w:delText>–</w:delText>
              </w:r>
            </w:del>
            <w:r w:rsid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052C94">
              <w:rPr>
                <w:rFonts w:ascii="Arial" w:hAnsi="Arial" w:cs="Arial"/>
                <w:b/>
                <w:sz w:val="36"/>
                <w:szCs w:val="36"/>
              </w:rPr>
              <w:t>Stůl operační s</w:t>
            </w:r>
            <w:del w:id="3" w:author="Ing. Martin Kastl" w:date="2022-06-07T15:08:00Z">
              <w:r w:rsidR="00052C94" w:rsidDel="00422A51">
                <w:rPr>
                  <w:rFonts w:ascii="Arial" w:hAnsi="Arial" w:cs="Arial"/>
                  <w:b/>
                  <w:sz w:val="36"/>
                  <w:szCs w:val="36"/>
                </w:rPr>
                <w:delText xml:space="preserve"> </w:delText>
              </w:r>
            </w:del>
            <w:ins w:id="4" w:author="Ing. Martin Kastl" w:date="2022-06-07T15:08:00Z">
              <w:r w:rsidR="00422A51">
                <w:rPr>
                  <w:rFonts w:ascii="Arial" w:hAnsi="Arial" w:cs="Arial"/>
                  <w:b/>
                  <w:sz w:val="36"/>
                  <w:szCs w:val="36"/>
                </w:rPr>
                <w:t> </w:t>
              </w:r>
            </w:ins>
            <w:r w:rsidR="00052C94">
              <w:rPr>
                <w:rFonts w:ascii="Arial" w:hAnsi="Arial" w:cs="Arial"/>
                <w:b/>
                <w:sz w:val="36"/>
                <w:szCs w:val="36"/>
              </w:rPr>
              <w:t>příslušenstvím</w:t>
            </w:r>
            <w:ins w:id="5" w:author="Ing. Martin Kastl" w:date="2022-06-07T15:08:00Z">
              <w:r w:rsidR="00422A51">
                <w:rPr>
                  <w:rFonts w:ascii="Arial" w:hAnsi="Arial" w:cs="Arial"/>
                  <w:b/>
                  <w:sz w:val="36"/>
                  <w:szCs w:val="36"/>
                </w:rPr>
                <w:t>“</w:t>
              </w:r>
            </w:ins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A12814">
              <w:rPr>
                <w:rFonts w:ascii="Arial Narrow" w:hAnsi="Arial Narrow" w:cs="Arial"/>
                <w:b/>
                <w:sz w:val="24"/>
                <w:szCs w:val="24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 xml:space="preserve">kterému hodláme zadat část plnění veřejné </w:t>
            </w:r>
            <w:proofErr w:type="gramStart"/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gramEnd"/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0A43CBCB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</w:t>
      </w:r>
      <w:r w:rsidR="00A12814">
        <w:rPr>
          <w:rFonts w:ascii="Arial Narrow" w:hAnsi="Arial Narrow" w:cs="Arial"/>
          <w:i/>
          <w:sz w:val="24"/>
          <w:szCs w:val="24"/>
          <w:highlight w:val="yellow"/>
        </w:rPr>
        <w:t>,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618F" w14:textId="2CCB1E5A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052C94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52C94" w:rsidRPr="00052C94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24067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g. Martin Kastl">
    <w15:presenceInfo w15:providerId="AD" w15:userId="S-1-5-21-1826302279-1143987407-1524160184-15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FDB"/>
    <w:rsid w:val="00046D26"/>
    <w:rsid w:val="00052C94"/>
    <w:rsid w:val="000770FD"/>
    <w:rsid w:val="00083B96"/>
    <w:rsid w:val="000844AA"/>
    <w:rsid w:val="000B5E32"/>
    <w:rsid w:val="000B668F"/>
    <w:rsid w:val="000F51B1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3F291F"/>
    <w:rsid w:val="00401E62"/>
    <w:rsid w:val="00422A51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74BBA"/>
    <w:rsid w:val="00980E3C"/>
    <w:rsid w:val="009C33DF"/>
    <w:rsid w:val="009D5037"/>
    <w:rsid w:val="009E473E"/>
    <w:rsid w:val="009E6E98"/>
    <w:rsid w:val="00A12814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07876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469DB672-0F72-4657-9B91-D065374B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422A5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13</cp:revision>
  <cp:lastPrinted>2015-12-15T12:43:00Z</cp:lastPrinted>
  <dcterms:created xsi:type="dcterms:W3CDTF">2021-11-08T11:19:00Z</dcterms:created>
  <dcterms:modified xsi:type="dcterms:W3CDTF">2022-06-07T13:08:00Z</dcterms:modified>
</cp:coreProperties>
</file>